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0DE" w:rsidRPr="004260DE" w:rsidRDefault="004260DE" w:rsidP="004260DE">
      <w:pPr>
        <w:pStyle w:val="NormalWeb"/>
        <w:rPr>
          <w:lang w:val="en-US"/>
        </w:rPr>
      </w:pPr>
      <w:r w:rsidRPr="004260DE">
        <w:rPr>
          <w:rStyle w:val="Strong"/>
          <w:lang w:val="en-US"/>
        </w:rPr>
        <w:t>Editorial comments:</w:t>
      </w:r>
    </w:p>
    <w:p w:rsidR="004260DE" w:rsidRPr="004260DE" w:rsidRDefault="004260DE" w:rsidP="004260DE">
      <w:pPr>
        <w:pStyle w:val="NormalWeb"/>
        <w:rPr>
          <w:lang w:val="en-US"/>
        </w:rPr>
      </w:pPr>
      <w:r w:rsidRPr="004260DE">
        <w:rPr>
          <w:lang w:val="en-US"/>
        </w:rPr>
        <w:t xml:space="preserve">The manuscript has been modified by the Science Editor to comply with the </w:t>
      </w:r>
      <w:proofErr w:type="spellStart"/>
      <w:r w:rsidRPr="004260DE">
        <w:rPr>
          <w:lang w:val="en-US"/>
        </w:rPr>
        <w:t>JoVE</w:t>
      </w:r>
      <w:proofErr w:type="spellEnd"/>
      <w:r w:rsidRPr="004260DE">
        <w:rPr>
          <w:lang w:val="en-US"/>
        </w:rPr>
        <w:t xml:space="preserve"> formatting standard. Please maintain the current formatting throughout the manuscript. The updated manuscript (55141_R0_062316.docx) is located in your Editorial Manager account. In the revised PDF submission, there is a hyperlink for downloading the .</w:t>
      </w:r>
      <w:proofErr w:type="spellStart"/>
      <w:r w:rsidRPr="004260DE">
        <w:rPr>
          <w:lang w:val="en-US"/>
        </w:rPr>
        <w:t>docx</w:t>
      </w:r>
      <w:proofErr w:type="spellEnd"/>
      <w:r w:rsidRPr="004260DE">
        <w:rPr>
          <w:lang w:val="en-US"/>
        </w:rPr>
        <w:t xml:space="preserve"> file. Please download the .</w:t>
      </w:r>
      <w:proofErr w:type="spellStart"/>
      <w:r w:rsidRPr="004260DE">
        <w:rPr>
          <w:lang w:val="en-US"/>
        </w:rPr>
        <w:t>docx</w:t>
      </w:r>
      <w:proofErr w:type="spellEnd"/>
      <w:r w:rsidRPr="004260DE">
        <w:rPr>
          <w:lang w:val="en-US"/>
        </w:rPr>
        <w:t xml:space="preserve"> file and use this updated version for any future revisions.</w:t>
      </w:r>
      <w:r w:rsidRPr="004260DE">
        <w:rPr>
          <w:lang w:val="en-US"/>
        </w:rPr>
        <w:br/>
      </w:r>
      <w:r w:rsidRPr="004260DE">
        <w:rPr>
          <w:lang w:val="en-US"/>
        </w:rPr>
        <w:br/>
        <w:t>Changes to be made by the Author(s):</w:t>
      </w:r>
      <w:r w:rsidRPr="004260DE">
        <w:rPr>
          <w:lang w:val="en-US"/>
        </w:rPr>
        <w:br/>
      </w:r>
      <w:r w:rsidRPr="004260DE">
        <w:rPr>
          <w:lang w:val="en-US"/>
        </w:rPr>
        <w:br/>
        <w:t xml:space="preserve">1. </w:t>
      </w:r>
      <w:proofErr w:type="gramStart"/>
      <w:r w:rsidRPr="004260DE">
        <w:rPr>
          <w:lang w:val="en-US"/>
        </w:rPr>
        <w:t>Please</w:t>
      </w:r>
      <w:proofErr w:type="gramEnd"/>
      <w:r w:rsidRPr="004260DE">
        <w:rPr>
          <w:lang w:val="en-US"/>
        </w:rPr>
        <w:t xml:space="preserve"> take this opportunity to thoroughly proofread the manuscript to ensure that there are no spelling or grammar issues. The </w:t>
      </w:r>
      <w:proofErr w:type="spellStart"/>
      <w:r w:rsidRPr="004260DE">
        <w:rPr>
          <w:lang w:val="en-US"/>
        </w:rPr>
        <w:t>JoVE</w:t>
      </w:r>
      <w:proofErr w:type="spellEnd"/>
      <w:r w:rsidRPr="004260DE">
        <w:rPr>
          <w:lang w:val="en-US"/>
        </w:rPr>
        <w:t xml:space="preserve"> editor will not copy-edit your manuscript and any errors in the submitted revision may be present in the published version.</w:t>
      </w:r>
      <w:r w:rsidRPr="004260DE">
        <w:rPr>
          <w:lang w:val="en-US"/>
        </w:rPr>
        <w:br/>
      </w:r>
      <w:r w:rsidRPr="004260DE">
        <w:rPr>
          <w:lang w:val="en-US"/>
        </w:rPr>
        <w:br/>
        <w:t xml:space="preserve">2. </w:t>
      </w:r>
      <w:r w:rsidRPr="0043353B">
        <w:rPr>
          <w:lang w:val="en-US"/>
        </w:rPr>
        <w:t xml:space="preserve">Please abbreviate all journal </w:t>
      </w:r>
      <w:proofErr w:type="spellStart"/>
      <w:r w:rsidRPr="0043353B">
        <w:rPr>
          <w:lang w:val="en-US"/>
        </w:rPr>
        <w:t>titles</w:t>
      </w:r>
      <w:r w:rsidRPr="004260DE">
        <w:rPr>
          <w:lang w:val="en-US"/>
        </w:rPr>
        <w:t>.</w:t>
      </w:r>
      <w:ins w:id="0" w:author="Mafalda Ramos de Melo Pimentel" w:date="2016-08-03T10:13:00Z">
        <w:r w:rsidR="0043353B">
          <w:rPr>
            <w:lang w:val="en-US"/>
          </w:rPr>
          <w:t>done</w:t>
        </w:r>
      </w:ins>
      <w:proofErr w:type="spellEnd"/>
      <w:r w:rsidRPr="004260DE">
        <w:rPr>
          <w:lang w:val="en-US"/>
        </w:rPr>
        <w:br/>
      </w:r>
      <w:r w:rsidRPr="004260DE">
        <w:rPr>
          <w:lang w:val="en-US"/>
        </w:rPr>
        <w:br/>
        <w:t xml:space="preserve">3. Please include an ethics statement before your numbered protocol steps, indicating that the protocol follows the animal care guidelines of your </w:t>
      </w:r>
      <w:proofErr w:type="spellStart"/>
      <w:r w:rsidRPr="004260DE">
        <w:rPr>
          <w:lang w:val="en-US"/>
        </w:rPr>
        <w:t>institution.</w:t>
      </w:r>
      <w:ins w:id="1" w:author="Mafalda Ramos de Melo Pimentel" w:date="2016-07-22T14:03:00Z">
        <w:r w:rsidR="00812680">
          <w:rPr>
            <w:lang w:val="en-US"/>
          </w:rPr>
          <w:t>done</w:t>
        </w:r>
      </w:ins>
      <w:proofErr w:type="spellEnd"/>
      <w:r w:rsidRPr="004260DE">
        <w:rPr>
          <w:lang w:val="en-US"/>
        </w:rPr>
        <w:br/>
      </w:r>
      <w:r w:rsidRPr="004260DE">
        <w:rPr>
          <w:lang w:val="en-US"/>
        </w:rPr>
        <w:br/>
        <w:t xml:space="preserve">4. 1.1: Sterile filter how? .22 um </w:t>
      </w:r>
      <w:proofErr w:type="spellStart"/>
      <w:r w:rsidRPr="004260DE">
        <w:rPr>
          <w:lang w:val="en-US"/>
        </w:rPr>
        <w:t>filter</w:t>
      </w:r>
      <w:proofErr w:type="gramStart"/>
      <w:r w:rsidRPr="004260DE">
        <w:rPr>
          <w:lang w:val="en-US"/>
        </w:rPr>
        <w:t>?</w:t>
      </w:r>
      <w:ins w:id="2" w:author="Mafalda Ramos de Melo Pimentel" w:date="2016-07-22T13:39:00Z">
        <w:r w:rsidR="003F3EBD">
          <w:rPr>
            <w:lang w:val="en-US"/>
          </w:rPr>
          <w:t>done</w:t>
        </w:r>
      </w:ins>
      <w:proofErr w:type="spellEnd"/>
      <w:proofErr w:type="gramEnd"/>
      <w:r w:rsidRPr="004260DE">
        <w:rPr>
          <w:lang w:val="en-US"/>
        </w:rPr>
        <w:br/>
      </w:r>
      <w:r w:rsidRPr="004260DE">
        <w:rPr>
          <w:lang w:val="en-US"/>
        </w:rPr>
        <w:br/>
        <w:t xml:space="preserve">5. Animal care note – Decapitation without prior anesthesia might present a problem for vet </w:t>
      </w:r>
      <w:proofErr w:type="spellStart"/>
      <w:r w:rsidRPr="004260DE">
        <w:rPr>
          <w:lang w:val="en-US"/>
        </w:rPr>
        <w:t>review</w:t>
      </w:r>
      <w:ins w:id="3" w:author="Mafalda Ramos de Melo Pimentel" w:date="2016-08-03T10:54:00Z">
        <w:r w:rsidR="008A2729" w:rsidRPr="008A2729">
          <w:rPr>
            <w:lang w:val="en-US"/>
          </w:rPr>
          <w:t>The</w:t>
        </w:r>
        <w:proofErr w:type="spellEnd"/>
        <w:r w:rsidR="008A2729" w:rsidRPr="008A2729">
          <w:rPr>
            <w:lang w:val="en-US"/>
          </w:rPr>
          <w:t xml:space="preserve"> protocols described here were previously accepted by ethics committees in France and Portugal</w:t>
        </w:r>
        <w:r w:rsidR="008A2729">
          <w:rPr>
            <w:lang w:val="en-US"/>
          </w:rPr>
          <w:t xml:space="preserve">. </w:t>
        </w:r>
      </w:ins>
      <w:ins w:id="4" w:author="Mafalda Ramos de Melo Pimentel" w:date="2016-08-03T10:21:00Z">
        <w:r w:rsidR="0043353B">
          <w:rPr>
            <w:lang w:val="en-US"/>
          </w:rPr>
          <w:t>T</w:t>
        </w:r>
        <w:r w:rsidR="0043353B" w:rsidRPr="0043353B">
          <w:rPr>
            <w:lang w:val="en-US"/>
          </w:rPr>
          <w:t>he decapitation is done in newborns (P6-p8)</w:t>
        </w:r>
        <w:r w:rsidR="0043353B">
          <w:rPr>
            <w:lang w:val="en-US"/>
          </w:rPr>
          <w:t xml:space="preserve"> as stated in the protocol</w:t>
        </w:r>
      </w:ins>
      <w:r w:rsidRPr="004260DE">
        <w:rPr>
          <w:lang w:val="en-US"/>
        </w:rPr>
        <w:br/>
      </w:r>
      <w:r w:rsidRPr="004260DE">
        <w:rPr>
          <w:lang w:val="en-US"/>
        </w:rPr>
        <w:br/>
        <w:t>6. Formatting</w:t>
      </w:r>
      <w:r w:rsidRPr="004260DE">
        <w:rPr>
          <w:lang w:val="en-US"/>
        </w:rPr>
        <w:br/>
        <w:t xml:space="preserve">-In the Author Affiliations, please use English translations for university/department </w:t>
      </w:r>
      <w:proofErr w:type="spellStart"/>
      <w:r w:rsidRPr="004260DE">
        <w:rPr>
          <w:lang w:val="en-US"/>
        </w:rPr>
        <w:t>names.</w:t>
      </w:r>
      <w:ins w:id="5" w:author="Mafalda Ramos de Melo Pimentel" w:date="2016-07-22T13:40:00Z">
        <w:r w:rsidR="003F3EBD">
          <w:rPr>
            <w:lang w:val="en-US"/>
          </w:rPr>
          <w:t>done</w:t>
        </w:r>
      </w:ins>
      <w:proofErr w:type="spellEnd"/>
      <w:r w:rsidRPr="004260DE">
        <w:rPr>
          <w:lang w:val="en-US"/>
        </w:rPr>
        <w:br/>
        <w:t xml:space="preserve">-The sentence </w:t>
      </w:r>
      <w:r w:rsidRPr="00624134">
        <w:rPr>
          <w:lang w:val="en-US"/>
        </w:rPr>
        <w:t xml:space="preserve">"Using this system we were able to identify a novel molecular pathway that is disrupted in </w:t>
      </w:r>
      <w:proofErr w:type="spellStart"/>
      <w:r w:rsidRPr="00624134">
        <w:rPr>
          <w:lang w:val="en-US"/>
        </w:rPr>
        <w:t>centronuclear</w:t>
      </w:r>
      <w:proofErr w:type="spellEnd"/>
      <w:r w:rsidRPr="00624134">
        <w:rPr>
          <w:lang w:val="en-US"/>
        </w:rPr>
        <w:t xml:space="preserve"> myopathies and myotonic dystrophies, and therefore can be a novel target for innovative molecular therapies7." in the Introduction is better-suited for the Results </w:t>
      </w:r>
      <w:proofErr w:type="spellStart"/>
      <w:r w:rsidRPr="00624134">
        <w:rPr>
          <w:lang w:val="en-US"/>
        </w:rPr>
        <w:t>section</w:t>
      </w:r>
      <w:r w:rsidRPr="004260DE">
        <w:rPr>
          <w:lang w:val="en-US"/>
        </w:rPr>
        <w:t>.</w:t>
      </w:r>
      <w:ins w:id="6" w:author="Mafalda Ramos de Melo Pimentel" w:date="2016-07-26T10:15:00Z">
        <w:r w:rsidR="001D5115">
          <w:rPr>
            <w:lang w:val="en-US"/>
          </w:rPr>
          <w:t>done</w:t>
        </w:r>
      </w:ins>
      <w:proofErr w:type="spellEnd"/>
      <w:r w:rsidRPr="004260DE">
        <w:rPr>
          <w:lang w:val="en-US"/>
        </w:rPr>
        <w:br/>
        <w:t>-Given that this work utilizes P6-P8 mice, a disclaimer/ethics statement noting animal work should be added at the beginning of the protocol (e.g., "All procedures involving animal subjects were approved by the Institutional Animal Care and Use Committee...")</w:t>
      </w:r>
      <w:ins w:id="7" w:author="Mafalda Ramos de Melo Pimentel" w:date="2016-07-22T14:01:00Z">
        <w:r w:rsidR="00812680">
          <w:rPr>
            <w:lang w:val="en-US"/>
          </w:rPr>
          <w:t>done</w:t>
        </w:r>
      </w:ins>
      <w:r w:rsidRPr="004260DE">
        <w:rPr>
          <w:lang w:val="en-US"/>
        </w:rPr>
        <w:br/>
        <w:t xml:space="preserve">-Please check that all journal titles are abbreviated in the References </w:t>
      </w:r>
      <w:proofErr w:type="spellStart"/>
      <w:r w:rsidRPr="004260DE">
        <w:rPr>
          <w:lang w:val="en-US"/>
        </w:rPr>
        <w:t>section</w:t>
      </w:r>
      <w:ins w:id="8" w:author="Mafalda Ramos de Melo Pimentel" w:date="2016-08-03T11:39:00Z">
        <w:r w:rsidR="005A639D">
          <w:rPr>
            <w:lang w:val="en-US"/>
          </w:rPr>
          <w:t>done</w:t>
        </w:r>
      </w:ins>
      <w:proofErr w:type="spellEnd"/>
      <w:r w:rsidRPr="004260DE">
        <w:rPr>
          <w:lang w:val="en-US"/>
        </w:rPr>
        <w:br/>
      </w:r>
      <w:r w:rsidRPr="004260DE">
        <w:rPr>
          <w:lang w:val="en-US"/>
        </w:rPr>
        <w:br/>
        <w:t xml:space="preserve">7. The manuscript would benefit from copyediting for grammatical/typographical errors. </w:t>
      </w:r>
      <w:proofErr w:type="gramStart"/>
      <w:r w:rsidRPr="004260DE">
        <w:rPr>
          <w:lang w:val="en-US"/>
        </w:rPr>
        <w:t>A subset of these issues are</w:t>
      </w:r>
      <w:proofErr w:type="gramEnd"/>
      <w:r w:rsidRPr="004260DE">
        <w:rPr>
          <w:lang w:val="en-US"/>
        </w:rPr>
        <w:t xml:space="preserve"> below:</w:t>
      </w:r>
      <w:r w:rsidRPr="004260DE">
        <w:rPr>
          <w:lang w:val="en-US"/>
        </w:rPr>
        <w:br/>
        <w:t xml:space="preserve">-1.1. Sterilize the dissection materials (one curved scissor, one straight scissor, regular and fine-tip forceps) and the work bench by wiping with 70% </w:t>
      </w:r>
      <w:proofErr w:type="spellStart"/>
      <w:r w:rsidRPr="004260DE">
        <w:rPr>
          <w:lang w:val="en-US"/>
        </w:rPr>
        <w:t>ethanol.</w:t>
      </w:r>
      <w:ins w:id="9" w:author="Mafalda Ramos de Melo Pimentel" w:date="2016-07-22T13:49:00Z">
        <w:r w:rsidR="00EC4A78">
          <w:rPr>
            <w:lang w:val="en-US"/>
          </w:rPr>
          <w:t>done</w:t>
        </w:r>
      </w:ins>
      <w:proofErr w:type="spellEnd"/>
      <w:r w:rsidRPr="004260DE">
        <w:rPr>
          <w:lang w:val="en-US"/>
        </w:rPr>
        <w:br/>
        <w:t xml:space="preserve">-1.7. </w:t>
      </w:r>
      <w:proofErr w:type="gramStart"/>
      <w:r w:rsidRPr="004260DE">
        <w:rPr>
          <w:lang w:val="en-US"/>
        </w:rPr>
        <w:t>To remove the tibialis anterior...</w:t>
      </w:r>
      <w:ins w:id="10" w:author="Mafalda Ramos de Melo Pimentel" w:date="2016-07-22T13:49:00Z">
        <w:r w:rsidR="00EC4A78">
          <w:rPr>
            <w:lang w:val="en-US"/>
          </w:rPr>
          <w:t xml:space="preserve"> done</w:t>
        </w:r>
      </w:ins>
      <w:r w:rsidRPr="004260DE">
        <w:rPr>
          <w:lang w:val="en-US"/>
        </w:rPr>
        <w:br/>
        <w:t>-2.3.</w:t>
      </w:r>
      <w:proofErr w:type="gramEnd"/>
      <w:r w:rsidRPr="004260DE">
        <w:rPr>
          <w:lang w:val="en-US"/>
        </w:rPr>
        <w:t xml:space="preserve"> Stop digestion by adding 6 mL of Dissection medium and centrifuge the suspension for 5 min at 75 x g to pellet the remaining </w:t>
      </w:r>
      <w:proofErr w:type="spellStart"/>
      <w:r w:rsidRPr="004260DE">
        <w:rPr>
          <w:lang w:val="en-US"/>
        </w:rPr>
        <w:t>tissue.</w:t>
      </w:r>
      <w:ins w:id="11" w:author="Mafalda Ramos de Melo Pimentel" w:date="2016-07-22T13:49:00Z">
        <w:r w:rsidR="00EC4A78">
          <w:rPr>
            <w:lang w:val="en-US"/>
          </w:rPr>
          <w:t>done</w:t>
        </w:r>
      </w:ins>
      <w:proofErr w:type="spellEnd"/>
      <w:r w:rsidRPr="004260DE">
        <w:rPr>
          <w:lang w:val="en-US"/>
        </w:rPr>
        <w:br/>
        <w:t xml:space="preserve">-3.2-Wash once with Differentiation medium and switch to new Differentiation </w:t>
      </w:r>
      <w:proofErr w:type="spellStart"/>
      <w:r w:rsidRPr="004260DE">
        <w:rPr>
          <w:lang w:val="en-US"/>
        </w:rPr>
        <w:t>medium.</w:t>
      </w:r>
      <w:ins w:id="12" w:author="Mafalda Ramos de Melo Pimentel" w:date="2016-07-22T13:50:00Z">
        <w:r w:rsidR="00EC4A78">
          <w:rPr>
            <w:lang w:val="en-US"/>
          </w:rPr>
          <w:t>done</w:t>
        </w:r>
      </w:ins>
      <w:proofErr w:type="spellEnd"/>
      <w:r w:rsidRPr="004260DE">
        <w:rPr>
          <w:lang w:val="en-US"/>
        </w:rPr>
        <w:br/>
      </w:r>
      <w:r w:rsidRPr="004260DE">
        <w:rPr>
          <w:lang w:val="en-US"/>
        </w:rPr>
        <w:lastRenderedPageBreak/>
        <w:br/>
        <w:t>8. Additional detail is required</w:t>
      </w:r>
      <w:r w:rsidRPr="004260DE">
        <w:rPr>
          <w:lang w:val="en-US"/>
        </w:rPr>
        <w:br/>
        <w:t xml:space="preserve">-2.2-To clarify, 50 mL of what? Do you mean a 50 mL </w:t>
      </w:r>
      <w:proofErr w:type="spellStart"/>
      <w:r w:rsidRPr="004260DE">
        <w:rPr>
          <w:lang w:val="en-US"/>
        </w:rPr>
        <w:t>conical</w:t>
      </w:r>
      <w:proofErr w:type="gramStart"/>
      <w:r w:rsidRPr="004260DE">
        <w:rPr>
          <w:lang w:val="en-US"/>
        </w:rPr>
        <w:t>?</w:t>
      </w:r>
      <w:ins w:id="13" w:author="Mafalda Ramos de Melo Pimentel" w:date="2016-07-22T13:39:00Z">
        <w:r w:rsidR="003F3EBD">
          <w:rPr>
            <w:lang w:val="en-US"/>
          </w:rPr>
          <w:t>done</w:t>
        </w:r>
      </w:ins>
      <w:proofErr w:type="spellEnd"/>
      <w:proofErr w:type="gramEnd"/>
      <w:r w:rsidRPr="004260DE">
        <w:rPr>
          <w:lang w:val="en-US"/>
        </w:rPr>
        <w:br/>
        <w:t xml:space="preserve">-3.1-siRNA targeting what? Please provide additional details on the siRNA/DNA mentioned </w:t>
      </w:r>
      <w:proofErr w:type="spellStart"/>
      <w:r w:rsidRPr="004260DE">
        <w:rPr>
          <w:lang w:val="en-US"/>
        </w:rPr>
        <w:t>here.</w:t>
      </w:r>
      <w:ins w:id="14" w:author="Mafalda Ramos de Melo Pimentel" w:date="2016-07-26T11:02:00Z">
        <w:r w:rsidR="00393E7E">
          <w:rPr>
            <w:lang w:val="en-US"/>
          </w:rPr>
          <w:t>done</w:t>
        </w:r>
        <w:proofErr w:type="spellEnd"/>
        <w:r w:rsidR="00393E7E">
          <w:rPr>
            <w:lang w:val="en-US"/>
          </w:rPr>
          <w:t xml:space="preserve"> (</w:t>
        </w:r>
      </w:ins>
      <w:ins w:id="15" w:author="Mafalda Ramos de Melo Pimentel" w:date="2016-07-22T14:13:00Z">
        <w:r w:rsidR="00DB42B7">
          <w:rPr>
            <w:lang w:val="en-US"/>
          </w:rPr>
          <w:t>any of interest</w:t>
        </w:r>
      </w:ins>
      <w:ins w:id="16" w:author="Mafalda Ramos de Melo Pimentel" w:date="2016-07-26T11:02:00Z">
        <w:r w:rsidR="00393E7E">
          <w:rPr>
            <w:lang w:val="en-US"/>
          </w:rPr>
          <w:t>)</w:t>
        </w:r>
      </w:ins>
      <w:r w:rsidRPr="004260DE">
        <w:rPr>
          <w:lang w:val="en-US"/>
        </w:rPr>
        <w:br/>
        <w:t>-3.7-What factors?</w:t>
      </w:r>
      <w:ins w:id="17" w:author="Mafalda Ramos de Melo Pimentel" w:date="2016-07-22T14:24:00Z">
        <w:r w:rsidR="00831318">
          <w:rPr>
            <w:lang w:val="en-US"/>
          </w:rPr>
          <w:t xml:space="preserve"> </w:t>
        </w:r>
      </w:ins>
      <w:proofErr w:type="gramStart"/>
      <w:ins w:id="18" w:author="Mafalda Ramos de Melo Pimentel" w:date="2016-07-22T14:25:00Z">
        <w:r w:rsidR="00831318">
          <w:rPr>
            <w:lang w:val="en-US"/>
          </w:rPr>
          <w:t>done</w:t>
        </w:r>
      </w:ins>
      <w:del w:id="19" w:author="Mafalda Ramos de Melo Pimentel" w:date="2016-07-22T14:25:00Z">
        <w:r w:rsidRPr="004260DE" w:rsidDel="00831318">
          <w:rPr>
            <w:lang w:val="en-US"/>
          </w:rPr>
          <w:br/>
        </w:r>
      </w:del>
      <w:r w:rsidRPr="004260DE">
        <w:rPr>
          <w:lang w:val="en-US"/>
        </w:rPr>
        <w:t>-4.1-What</w:t>
      </w:r>
      <w:proofErr w:type="gramEnd"/>
      <w:r w:rsidRPr="004260DE">
        <w:rPr>
          <w:lang w:val="en-US"/>
        </w:rPr>
        <w:t xml:space="preserve"> time </w:t>
      </w:r>
      <w:proofErr w:type="spellStart"/>
      <w:r w:rsidRPr="004260DE">
        <w:rPr>
          <w:lang w:val="en-US"/>
        </w:rPr>
        <w:t>point?</w:t>
      </w:r>
      <w:ins w:id="20" w:author="Mafalda Ramos de Melo Pimentel" w:date="2016-07-26T11:02:00Z">
        <w:r w:rsidR="00393E7E">
          <w:rPr>
            <w:lang w:val="en-US"/>
          </w:rPr>
          <w:t>done</w:t>
        </w:r>
        <w:proofErr w:type="spellEnd"/>
        <w:r w:rsidR="00393E7E">
          <w:rPr>
            <w:lang w:val="en-US"/>
          </w:rPr>
          <w:t xml:space="preserve"> (</w:t>
        </w:r>
      </w:ins>
      <w:ins w:id="21" w:author="Mafalda Ramos de Melo Pimentel" w:date="2016-07-22T14:07:00Z">
        <w:r w:rsidR="00812680">
          <w:rPr>
            <w:lang w:val="en-US"/>
          </w:rPr>
          <w:t>any of interest</w:t>
        </w:r>
      </w:ins>
      <w:ins w:id="22" w:author="Mafalda Ramos de Melo Pimentel" w:date="2016-07-26T11:02:00Z">
        <w:r w:rsidR="00393E7E">
          <w:rPr>
            <w:lang w:val="en-US"/>
          </w:rPr>
          <w:t>)</w:t>
        </w:r>
      </w:ins>
      <w:r w:rsidRPr="004260DE">
        <w:rPr>
          <w:lang w:val="en-US"/>
        </w:rPr>
        <w:br/>
        <w:t xml:space="preserve">-4.7-What concentration of </w:t>
      </w:r>
      <w:proofErr w:type="spellStart"/>
      <w:r w:rsidRPr="004260DE">
        <w:rPr>
          <w:lang w:val="en-US"/>
        </w:rPr>
        <w:t>DAPI?</w:t>
      </w:r>
      <w:ins w:id="23" w:author="Mafalda Ramos de Melo Pimentel" w:date="2016-07-22T14:06:00Z">
        <w:r w:rsidR="00812680">
          <w:rPr>
            <w:lang w:val="en-US"/>
          </w:rPr>
          <w:t>done</w:t>
        </w:r>
      </w:ins>
      <w:proofErr w:type="spellEnd"/>
      <w:r w:rsidRPr="004260DE">
        <w:rPr>
          <w:lang w:val="en-US"/>
        </w:rPr>
        <w:br/>
      </w:r>
      <w:r w:rsidRPr="004260DE">
        <w:rPr>
          <w:lang w:val="en-US"/>
        </w:rPr>
        <w:br/>
        <w:t>9. Branding: 2.6-Glutamax</w:t>
      </w:r>
      <w:ins w:id="24" w:author="Mafalda Ramos de Melo Pimentel" w:date="2016-07-22T13:48:00Z">
        <w:r w:rsidR="003F3EBD">
          <w:rPr>
            <w:lang w:val="en-US"/>
          </w:rPr>
          <w:t>done</w:t>
        </w:r>
      </w:ins>
      <w:r w:rsidRPr="004260DE">
        <w:rPr>
          <w:lang w:val="en-US"/>
        </w:rPr>
        <w:br/>
      </w:r>
      <w:r w:rsidRPr="004260DE">
        <w:rPr>
          <w:lang w:val="en-US"/>
        </w:rPr>
        <w:br/>
        <w:t>10. </w:t>
      </w:r>
      <w:r w:rsidRPr="00CF7414">
        <w:rPr>
          <w:lang w:val="en-US"/>
        </w:rPr>
        <w:t xml:space="preserve">Results: Please discuss the individual panels in Figure 1 (especially A and B) and Figure 2 (A, B, and C) in more depth. What </w:t>
      </w:r>
      <w:proofErr w:type="gramStart"/>
      <w:r w:rsidRPr="00CF7414">
        <w:rPr>
          <w:lang w:val="en-US"/>
        </w:rPr>
        <w:t>are</w:t>
      </w:r>
      <w:proofErr w:type="gramEnd"/>
      <w:r w:rsidRPr="00CF7414">
        <w:rPr>
          <w:lang w:val="en-US"/>
        </w:rPr>
        <w:t xml:space="preserve"> each of these showing? Also, elaborate on the DHPR and TRDN markers in the actual Results </w:t>
      </w:r>
      <w:proofErr w:type="spellStart"/>
      <w:r w:rsidRPr="00CF7414">
        <w:rPr>
          <w:lang w:val="en-US"/>
        </w:rPr>
        <w:t>text.</w:t>
      </w:r>
      <w:ins w:id="25" w:author="Mafalda Ramos de Melo Pimentel" w:date="2016-07-27T16:41:00Z">
        <w:r w:rsidR="00CF7414">
          <w:rPr>
            <w:lang w:val="en-US"/>
          </w:rPr>
          <w:t>done</w:t>
        </w:r>
      </w:ins>
      <w:proofErr w:type="spellEnd"/>
    </w:p>
    <w:p w:rsidR="004260DE" w:rsidRPr="0043353B" w:rsidRDefault="004260DE" w:rsidP="004260DE">
      <w:pPr>
        <w:pStyle w:val="NormalWeb"/>
        <w:rPr>
          <w:lang w:val="en-US"/>
        </w:rPr>
      </w:pPr>
      <w:r w:rsidRPr="004260DE">
        <w:rPr>
          <w:lang w:val="en-US"/>
        </w:rPr>
        <w:br/>
      </w:r>
      <w:r w:rsidRPr="0043353B">
        <w:rPr>
          <w:rStyle w:val="Strong"/>
          <w:lang w:val="en-US"/>
        </w:rPr>
        <w:t>Reviewers' comments:</w:t>
      </w:r>
    </w:p>
    <w:p w:rsidR="000A1147" w:rsidRDefault="004260DE" w:rsidP="004260DE">
      <w:pPr>
        <w:pStyle w:val="NormalWeb"/>
        <w:rPr>
          <w:ins w:id="26" w:author="Mafalda Ramos de Melo Pimentel" w:date="2016-07-26T10:57:00Z"/>
          <w:lang w:val="en-US"/>
        </w:rPr>
      </w:pPr>
      <w:r w:rsidRPr="004260DE">
        <w:rPr>
          <w:b/>
          <w:bCs/>
          <w:lang w:val="en-US"/>
        </w:rPr>
        <w:t>Reviewer #1</w:t>
      </w:r>
      <w:proofErr w:type="gramStart"/>
      <w:r w:rsidRPr="004260DE">
        <w:rPr>
          <w:b/>
          <w:bCs/>
          <w:lang w:val="en-US"/>
        </w:rPr>
        <w:t>:</w:t>
      </w:r>
      <w:proofErr w:type="gramEnd"/>
      <w:r w:rsidRPr="004260DE">
        <w:rPr>
          <w:lang w:val="en-US"/>
        </w:rPr>
        <w:br/>
      </w:r>
      <w:r w:rsidRPr="004260DE">
        <w:rPr>
          <w:i/>
          <w:iCs/>
          <w:lang w:val="en-US"/>
        </w:rPr>
        <w:t>Manuscript Summary:</w:t>
      </w:r>
      <w:r w:rsidRPr="004260DE">
        <w:rPr>
          <w:lang w:val="en-US"/>
        </w:rPr>
        <w:br/>
        <w:t xml:space="preserve">This is a good manuscript describing in great detail the optimization of a method that indeed is well known since the </w:t>
      </w:r>
      <w:proofErr w:type="spellStart"/>
      <w:r w:rsidRPr="004260DE">
        <w:rPr>
          <w:lang w:val="en-US"/>
        </w:rPr>
        <w:t>eraly</w:t>
      </w:r>
      <w:proofErr w:type="spellEnd"/>
      <w:r w:rsidRPr="004260DE">
        <w:rPr>
          <w:lang w:val="en-US"/>
        </w:rPr>
        <w:t xml:space="preserve"> 80'. However this is the first of the dozens of methods available that allows complete maturation of muscle </w:t>
      </w:r>
      <w:proofErr w:type="spellStart"/>
      <w:r w:rsidRPr="004260DE">
        <w:rPr>
          <w:lang w:val="en-US"/>
        </w:rPr>
        <w:t>fibres</w:t>
      </w:r>
      <w:proofErr w:type="spellEnd"/>
      <w:r w:rsidRPr="004260DE">
        <w:rPr>
          <w:lang w:val="en-US"/>
        </w:rPr>
        <w:t xml:space="preserve"> in vitro. As such it is of paramount value to study muscle physiology and, possibly pathology outside of the body.</w:t>
      </w:r>
      <w:r w:rsidRPr="004260DE">
        <w:rPr>
          <w:lang w:val="en-US"/>
        </w:rPr>
        <w:br/>
      </w:r>
      <w:r w:rsidRPr="004260DE">
        <w:rPr>
          <w:lang w:val="en-US"/>
        </w:rPr>
        <w:br/>
        <w:t xml:space="preserve">Although the study is very detailed, two issues should be dealt with while revising the </w:t>
      </w:r>
      <w:proofErr w:type="spellStart"/>
      <w:r w:rsidRPr="004260DE">
        <w:rPr>
          <w:lang w:val="en-US"/>
        </w:rPr>
        <w:t>ms</w:t>
      </w:r>
      <w:proofErr w:type="spellEnd"/>
      <w:proofErr w:type="gramStart"/>
      <w:r w:rsidRPr="004260DE">
        <w:rPr>
          <w:lang w:val="en-US"/>
        </w:rPr>
        <w:t>:</w:t>
      </w:r>
      <w:proofErr w:type="gramEnd"/>
      <w:r w:rsidRPr="004260DE">
        <w:rPr>
          <w:lang w:val="en-US"/>
        </w:rPr>
        <w:br/>
        <w:t xml:space="preserve">1. An </w:t>
      </w:r>
      <w:r w:rsidRPr="0043353B">
        <w:rPr>
          <w:lang w:val="en-US"/>
        </w:rPr>
        <w:t>estimate of cell death</w:t>
      </w:r>
      <w:r w:rsidRPr="004260DE">
        <w:rPr>
          <w:lang w:val="en-US"/>
        </w:rPr>
        <w:t xml:space="preserve"> during the various steps of dissociation should be provided (a simple Trypan Blue </w:t>
      </w:r>
      <w:proofErr w:type="spellStart"/>
      <w:r w:rsidRPr="004260DE">
        <w:rPr>
          <w:lang w:val="en-US"/>
        </w:rPr>
        <w:t>stianing</w:t>
      </w:r>
      <w:proofErr w:type="spellEnd"/>
      <w:r w:rsidRPr="004260DE">
        <w:rPr>
          <w:lang w:val="en-US"/>
        </w:rPr>
        <w:t xml:space="preserve"> would </w:t>
      </w:r>
      <w:proofErr w:type="spellStart"/>
      <w:r w:rsidRPr="004260DE">
        <w:rPr>
          <w:lang w:val="en-US"/>
        </w:rPr>
        <w:t>sufficit</w:t>
      </w:r>
      <w:proofErr w:type="spellEnd"/>
      <w:r w:rsidRPr="004260DE">
        <w:rPr>
          <w:lang w:val="en-US"/>
        </w:rPr>
        <w:t>).</w:t>
      </w:r>
      <w:ins w:id="27" w:author="Mafalda Ramos de Melo Pimentel" w:date="2016-08-03T10:14:00Z">
        <w:r w:rsidR="0043353B" w:rsidRPr="0043353B">
          <w:rPr>
            <w:lang w:val="en-US"/>
          </w:rPr>
          <w:t xml:space="preserve"> </w:t>
        </w:r>
      </w:ins>
      <w:ins w:id="28" w:author="Mafalda Ramos de Melo Pimentel" w:date="2016-08-03T11:40:00Z">
        <w:r w:rsidR="00AC4E25">
          <w:rPr>
            <w:lang w:val="en-US"/>
          </w:rPr>
          <w:t>C</w:t>
        </w:r>
      </w:ins>
      <w:ins w:id="29" w:author="Mafalda Ramos de Melo Pimentel" w:date="2016-08-03T10:14:00Z">
        <w:r w:rsidR="0043353B" w:rsidRPr="0043353B">
          <w:rPr>
            <w:lang w:val="en-US"/>
          </w:rPr>
          <w:t>ell death assay</w:t>
        </w:r>
      </w:ins>
      <w:ins w:id="30" w:author="Mafalda Ramos de Melo Pimentel" w:date="2016-08-03T10:50:00Z">
        <w:r w:rsidR="00A46227">
          <w:rPr>
            <w:lang w:val="en-US"/>
          </w:rPr>
          <w:t>s</w:t>
        </w:r>
      </w:ins>
      <w:ins w:id="31" w:author="Mafalda Ramos de Melo Pimentel" w:date="2016-08-03T10:14:00Z">
        <w:r w:rsidR="0043353B" w:rsidRPr="0043353B">
          <w:rPr>
            <w:lang w:val="en-US"/>
          </w:rPr>
          <w:t xml:space="preserve"> </w:t>
        </w:r>
      </w:ins>
      <w:ins w:id="32" w:author="Mafalda Ramos de Melo Pimentel" w:date="2016-08-03T10:50:00Z">
        <w:r w:rsidR="00A46227">
          <w:rPr>
            <w:lang w:val="en-US"/>
          </w:rPr>
          <w:t>are</w:t>
        </w:r>
      </w:ins>
      <w:ins w:id="33" w:author="Mafalda Ramos de Melo Pimentel" w:date="2016-08-03T10:14:00Z">
        <w:r w:rsidR="0043353B" w:rsidRPr="0043353B">
          <w:rPr>
            <w:lang w:val="en-US"/>
          </w:rPr>
          <w:t xml:space="preserve"> not feasible since the tissues are not fully dissociated during the process</w:t>
        </w:r>
      </w:ins>
      <w:ins w:id="34" w:author="Mafalda Ramos de Melo Pimentel" w:date="2016-08-03T10:50:00Z">
        <w:r w:rsidR="00A46227">
          <w:rPr>
            <w:lang w:val="en-US"/>
          </w:rPr>
          <w:t xml:space="preserve"> </w:t>
        </w:r>
      </w:ins>
      <w:ins w:id="35" w:author="Mafalda Ramos de Melo Pimentel" w:date="2016-08-03T10:51:00Z">
        <w:r w:rsidR="00A46227">
          <w:rPr>
            <w:lang w:val="en-US"/>
          </w:rPr>
          <w:t>before</w:t>
        </w:r>
      </w:ins>
      <w:ins w:id="36" w:author="Mafalda Ramos de Melo Pimentel" w:date="2016-08-03T10:50:00Z">
        <w:r w:rsidR="00A46227">
          <w:rPr>
            <w:lang w:val="en-US"/>
          </w:rPr>
          <w:t xml:space="preserve"> the </w:t>
        </w:r>
        <w:proofErr w:type="spellStart"/>
        <w:r w:rsidR="00A46227">
          <w:rPr>
            <w:lang w:val="en-US"/>
          </w:rPr>
          <w:t>preplating</w:t>
        </w:r>
        <w:proofErr w:type="spellEnd"/>
        <w:r w:rsidR="00A46227">
          <w:rPr>
            <w:lang w:val="en-US"/>
          </w:rPr>
          <w:t xml:space="preserve"> step</w:t>
        </w:r>
      </w:ins>
      <w:ins w:id="37" w:author="Mafalda Ramos de Melo Pimentel" w:date="2016-08-03T10:14:00Z">
        <w:r w:rsidR="0043353B" w:rsidRPr="0043353B">
          <w:rPr>
            <w:lang w:val="en-US"/>
          </w:rPr>
          <w:t>.  The use of tr</w:t>
        </w:r>
      </w:ins>
      <w:ins w:id="38" w:author="Mafalda Ramos de Melo Pimentel" w:date="2016-08-03T10:22:00Z">
        <w:r w:rsidR="0043353B">
          <w:rPr>
            <w:lang w:val="en-US"/>
          </w:rPr>
          <w:t>y</w:t>
        </w:r>
      </w:ins>
      <w:ins w:id="39" w:author="Mafalda Ramos de Melo Pimentel" w:date="2016-08-03T10:14:00Z">
        <w:r w:rsidR="0043353B" w:rsidRPr="0043353B">
          <w:rPr>
            <w:lang w:val="en-US"/>
          </w:rPr>
          <w:t>pan blue</w:t>
        </w:r>
      </w:ins>
      <w:ins w:id="40" w:author="Mafalda Ramos de Melo Pimentel" w:date="2016-08-03T10:50:00Z">
        <w:r w:rsidR="00A46227">
          <w:rPr>
            <w:lang w:val="en-US"/>
          </w:rPr>
          <w:t xml:space="preserve"> or</w:t>
        </w:r>
      </w:ins>
      <w:ins w:id="41" w:author="Mafalda Ramos de Melo Pimentel" w:date="2016-08-03T10:14:00Z">
        <w:r w:rsidR="0043353B" w:rsidRPr="0043353B">
          <w:rPr>
            <w:lang w:val="en-US"/>
          </w:rPr>
          <w:t xml:space="preserve"> other similar methods would be ther</w:t>
        </w:r>
      </w:ins>
      <w:ins w:id="42" w:author="Mafalda Ramos de Melo Pimentel" w:date="2016-08-03T10:22:00Z">
        <w:r w:rsidR="0043353B">
          <w:rPr>
            <w:lang w:val="en-US"/>
          </w:rPr>
          <w:t>e</w:t>
        </w:r>
      </w:ins>
      <w:ins w:id="43" w:author="Mafalda Ramos de Melo Pimentel" w:date="2016-08-03T10:14:00Z">
        <w:r w:rsidR="0043353B" w:rsidRPr="0043353B">
          <w:rPr>
            <w:lang w:val="en-US"/>
          </w:rPr>
          <w:t>fore misleading due to cells still be protected in their niches</w:t>
        </w:r>
      </w:ins>
      <w:ins w:id="44" w:author="Mafalda Ramos de Melo Pimentel" w:date="2016-08-03T10:51:00Z">
        <w:r w:rsidR="00A46227">
          <w:rPr>
            <w:lang w:val="en-US"/>
          </w:rPr>
          <w:t>. We do use trypan blue when counting cells</w:t>
        </w:r>
      </w:ins>
      <w:ins w:id="45" w:author="Mafalda Ramos de Melo Pimentel" w:date="2016-08-03T10:52:00Z">
        <w:r w:rsidR="00A46227">
          <w:rPr>
            <w:lang w:val="en-US"/>
          </w:rPr>
          <w:t xml:space="preserve"> for seeding</w:t>
        </w:r>
      </w:ins>
      <w:ins w:id="46" w:author="Mafalda Ramos de Melo Pimentel" w:date="2016-08-03T10:51:00Z">
        <w:r w:rsidR="00A46227">
          <w:rPr>
            <w:lang w:val="en-US"/>
          </w:rPr>
          <w:t xml:space="preserve"> and very rarely see positive cells.</w:t>
        </w:r>
      </w:ins>
      <w:r w:rsidRPr="004260DE">
        <w:rPr>
          <w:lang w:val="en-US"/>
        </w:rPr>
        <w:br/>
        <w:t xml:space="preserve">2. We are not told whether these </w:t>
      </w:r>
      <w:proofErr w:type="spellStart"/>
      <w:r w:rsidRPr="004260DE">
        <w:rPr>
          <w:lang w:val="en-US"/>
        </w:rPr>
        <w:t>fibres</w:t>
      </w:r>
      <w:proofErr w:type="spellEnd"/>
      <w:r w:rsidRPr="004260DE">
        <w:rPr>
          <w:lang w:val="en-US"/>
        </w:rPr>
        <w:t xml:space="preserve"> </w:t>
      </w:r>
      <w:r w:rsidRPr="00624134">
        <w:rPr>
          <w:lang w:val="en-US"/>
        </w:rPr>
        <w:t>twitch spontaneously or not. In the first case a movie would be informative.</w:t>
      </w:r>
      <w:ins w:id="47" w:author="Mafalda Ramos de Melo Pimentel" w:date="2016-07-26T10:58:00Z">
        <w:r w:rsidR="007F02BC" w:rsidRPr="00624134">
          <w:rPr>
            <w:lang w:val="en-US"/>
          </w:rPr>
          <w:t xml:space="preserve"> Do</w:t>
        </w:r>
        <w:r w:rsidR="007F02BC">
          <w:rPr>
            <w:lang w:val="en-US"/>
          </w:rPr>
          <w:t xml:space="preserve">ne, </w:t>
        </w:r>
      </w:ins>
      <w:ins w:id="48" w:author="Mafalda Ramos de Melo Pimentel" w:date="2016-08-03T11:41:00Z">
        <w:r w:rsidR="00AC4E25">
          <w:rPr>
            <w:lang w:val="en-US"/>
          </w:rPr>
          <w:t xml:space="preserve">in </w:t>
        </w:r>
      </w:ins>
      <w:ins w:id="49" w:author="Mafalda Ramos de Melo Pimentel" w:date="2016-07-26T10:58:00Z">
        <w:r w:rsidR="007F02BC">
          <w:rPr>
            <w:lang w:val="en-US"/>
          </w:rPr>
          <w:t>figure 3</w:t>
        </w:r>
      </w:ins>
      <w:ins w:id="50" w:author="Mafalda Ramos de Melo Pimentel" w:date="2016-08-03T11:41:00Z">
        <w:r w:rsidR="00AC4E25">
          <w:rPr>
            <w:lang w:val="en-US"/>
          </w:rPr>
          <w:t xml:space="preserve"> we show a calcium spark associated to a spontaneous </w:t>
        </w:r>
      </w:ins>
      <w:ins w:id="51" w:author="Mafalda Ramos de Melo Pimentel" w:date="2016-08-03T11:42:00Z">
        <w:r w:rsidR="00AC4E25">
          <w:rPr>
            <w:lang w:val="en-US"/>
          </w:rPr>
          <w:t>twitch</w:t>
        </w:r>
      </w:ins>
      <w:ins w:id="52" w:author="Mafalda Ramos de Melo Pimentel" w:date="2016-08-03T11:44:00Z">
        <w:r w:rsidR="00AC4E25">
          <w:rPr>
            <w:lang w:val="en-US"/>
          </w:rPr>
          <w:t xml:space="preserve"> (i</w:t>
        </w:r>
      </w:ins>
      <w:ins w:id="53" w:author="Mafalda Ramos de Melo Pimentel" w:date="2016-08-03T11:42:00Z">
        <w:r w:rsidR="00AC4E25">
          <w:rPr>
            <w:lang w:val="en-US"/>
          </w:rPr>
          <w:t xml:space="preserve">t is </w:t>
        </w:r>
      </w:ins>
      <w:ins w:id="54" w:author="Mafalda Ramos de Melo Pimentel" w:date="2016-08-03T11:43:00Z">
        <w:r w:rsidR="00AC4E25">
          <w:rPr>
            <w:lang w:val="en-US"/>
          </w:rPr>
          <w:t xml:space="preserve">easier to represent as a figure </w:t>
        </w:r>
      </w:ins>
      <w:ins w:id="55" w:author="Mafalda Ramos de Melo Pimentel" w:date="2016-08-03T11:42:00Z">
        <w:r w:rsidR="00AC4E25">
          <w:rPr>
            <w:lang w:val="en-US"/>
          </w:rPr>
          <w:t>and adds further information</w:t>
        </w:r>
      </w:ins>
      <w:ins w:id="56" w:author="Mafalda Ramos de Melo Pimentel" w:date="2016-08-03T11:44:00Z">
        <w:r w:rsidR="00BE16DD">
          <w:rPr>
            <w:lang w:val="en-US"/>
          </w:rPr>
          <w:t xml:space="preserve"> compared to a twitch movie</w:t>
        </w:r>
        <w:r w:rsidR="00AC4E25">
          <w:rPr>
            <w:lang w:val="en-US"/>
          </w:rPr>
          <w:t>)</w:t>
        </w:r>
      </w:ins>
      <w:ins w:id="57" w:author="Mafalda Ramos de Melo Pimentel" w:date="2016-08-03T11:43:00Z">
        <w:r w:rsidR="00AC4E25">
          <w:rPr>
            <w:lang w:val="en-US"/>
          </w:rPr>
          <w:t>.</w:t>
        </w:r>
      </w:ins>
      <w:ins w:id="58" w:author="Mafalda Ramos de Melo Pimentel" w:date="2016-08-03T11:42:00Z">
        <w:r w:rsidR="00AC4E25">
          <w:rPr>
            <w:lang w:val="en-US"/>
          </w:rPr>
          <w:t xml:space="preserve">  </w:t>
        </w:r>
      </w:ins>
      <w:ins w:id="59" w:author="Mafalda Ramos de Melo Pimentel" w:date="2016-08-03T11:41:00Z">
        <w:r w:rsidR="00AC4E25">
          <w:rPr>
            <w:lang w:val="en-US"/>
          </w:rPr>
          <w:t xml:space="preserve"> </w:t>
        </w:r>
      </w:ins>
      <w:r w:rsidRPr="004260DE">
        <w:rPr>
          <w:lang w:val="en-US"/>
        </w:rPr>
        <w:br/>
      </w:r>
      <w:r w:rsidRPr="004260DE">
        <w:rPr>
          <w:lang w:val="en-US"/>
        </w:rPr>
        <w:br/>
      </w:r>
      <w:proofErr w:type="gramStart"/>
      <w:r w:rsidRPr="004260DE">
        <w:rPr>
          <w:lang w:val="en-US"/>
        </w:rPr>
        <w:t>Beyond</w:t>
      </w:r>
      <w:proofErr w:type="gramEnd"/>
      <w:r w:rsidRPr="004260DE">
        <w:rPr>
          <w:lang w:val="en-US"/>
        </w:rPr>
        <w:t xml:space="preserve"> the scope of the present work, it would be interesting to see whether a co-culture with </w:t>
      </w:r>
      <w:proofErr w:type="spellStart"/>
      <w:r w:rsidRPr="004260DE">
        <w:rPr>
          <w:lang w:val="en-US"/>
        </w:rPr>
        <w:t>motoneurones</w:t>
      </w:r>
      <w:proofErr w:type="spellEnd"/>
      <w:r w:rsidRPr="004260DE">
        <w:rPr>
          <w:lang w:val="en-US"/>
        </w:rPr>
        <w:t xml:space="preserve"> would show any specific effect that </w:t>
      </w:r>
      <w:proofErr w:type="spellStart"/>
      <w:r w:rsidRPr="004260DE">
        <w:rPr>
          <w:lang w:val="en-US"/>
        </w:rPr>
        <w:t>agrin</w:t>
      </w:r>
      <w:proofErr w:type="spellEnd"/>
      <w:r w:rsidRPr="004260DE">
        <w:rPr>
          <w:lang w:val="en-US"/>
        </w:rPr>
        <w:t xml:space="preserve"> cannot mimic. </w:t>
      </w:r>
      <w:ins w:id="60" w:author="Mafalda Ramos de Melo Pimentel" w:date="2016-07-26T10:57:00Z">
        <w:r w:rsidR="000A1147">
          <w:rPr>
            <w:lang w:val="en-US"/>
          </w:rPr>
          <w:t>Reference added in results</w:t>
        </w:r>
        <w:bookmarkStart w:id="61" w:name="_GoBack"/>
        <w:bookmarkEnd w:id="61"/>
      </w:ins>
    </w:p>
    <w:p w:rsidR="004260DE" w:rsidRPr="004260DE" w:rsidRDefault="004260DE" w:rsidP="004260DE">
      <w:pPr>
        <w:pStyle w:val="NormalWeb"/>
        <w:rPr>
          <w:lang w:val="en-US"/>
        </w:rPr>
      </w:pPr>
      <w:r w:rsidRPr="004260DE">
        <w:rPr>
          <w:lang w:val="en-US"/>
        </w:rPr>
        <w:t xml:space="preserve">Also it would be interesting to culture human cells and also DMD cells, also in light of recent claims that </w:t>
      </w:r>
      <w:proofErr w:type="spellStart"/>
      <w:r w:rsidRPr="004260DE">
        <w:rPr>
          <w:lang w:val="en-US"/>
        </w:rPr>
        <w:t>iPS</w:t>
      </w:r>
      <w:proofErr w:type="spellEnd"/>
      <w:r w:rsidRPr="004260DE">
        <w:rPr>
          <w:lang w:val="en-US"/>
        </w:rPr>
        <w:t>-derived DMD muscle cells fail to differentiate.</w:t>
      </w:r>
      <w:r w:rsidRPr="004260DE">
        <w:rPr>
          <w:lang w:val="en-US"/>
        </w:rPr>
        <w:br/>
      </w:r>
      <w:r w:rsidRPr="004260DE">
        <w:rPr>
          <w:lang w:val="en-US"/>
        </w:rPr>
        <w:br/>
      </w:r>
      <w:r w:rsidRPr="004260DE">
        <w:rPr>
          <w:i/>
          <w:iCs/>
          <w:lang w:val="en-US"/>
        </w:rPr>
        <w:t>Major Concerns</w:t>
      </w:r>
      <w:proofErr w:type="gramStart"/>
      <w:r w:rsidRPr="004260DE">
        <w:rPr>
          <w:i/>
          <w:iCs/>
          <w:lang w:val="en-US"/>
        </w:rPr>
        <w:t>:</w:t>
      </w:r>
      <w:proofErr w:type="gramEnd"/>
      <w:r w:rsidRPr="004260DE">
        <w:rPr>
          <w:lang w:val="en-US"/>
        </w:rPr>
        <w:br/>
        <w:t>N/A</w:t>
      </w:r>
      <w:r w:rsidRPr="004260DE">
        <w:rPr>
          <w:lang w:val="en-US"/>
        </w:rPr>
        <w:br/>
      </w:r>
      <w:r w:rsidRPr="004260DE">
        <w:rPr>
          <w:lang w:val="en-US"/>
        </w:rPr>
        <w:br/>
      </w:r>
      <w:r w:rsidRPr="004260DE">
        <w:rPr>
          <w:i/>
          <w:iCs/>
          <w:lang w:val="en-US"/>
        </w:rPr>
        <w:t>Minor Concerns:</w:t>
      </w:r>
      <w:r w:rsidRPr="004260DE">
        <w:rPr>
          <w:lang w:val="en-US"/>
        </w:rPr>
        <w:br/>
      </w:r>
      <w:r w:rsidRPr="004260DE">
        <w:rPr>
          <w:lang w:val="en-US"/>
        </w:rPr>
        <w:lastRenderedPageBreak/>
        <w:t>N/A</w:t>
      </w:r>
      <w:r w:rsidRPr="004260DE">
        <w:rPr>
          <w:lang w:val="en-US"/>
        </w:rPr>
        <w:br/>
      </w:r>
      <w:r w:rsidRPr="004260DE">
        <w:rPr>
          <w:lang w:val="en-US"/>
        </w:rPr>
        <w:br/>
      </w:r>
      <w:r w:rsidRPr="004260DE">
        <w:rPr>
          <w:i/>
          <w:iCs/>
          <w:lang w:val="en-US"/>
        </w:rPr>
        <w:t>Additional Comments to Authors:</w:t>
      </w:r>
      <w:r w:rsidRPr="004260DE">
        <w:rPr>
          <w:lang w:val="en-US"/>
        </w:rPr>
        <w:br/>
        <w:t>N/A</w:t>
      </w:r>
      <w:r w:rsidRPr="004260DE">
        <w:rPr>
          <w:lang w:val="en-US"/>
        </w:rPr>
        <w:br/>
      </w:r>
      <w:r w:rsidRPr="004260DE">
        <w:rPr>
          <w:lang w:val="en-US"/>
        </w:rPr>
        <w:br/>
      </w:r>
      <w:r w:rsidRPr="004260DE">
        <w:rPr>
          <w:lang w:val="en-US"/>
        </w:rPr>
        <w:br/>
      </w:r>
      <w:r w:rsidRPr="004260DE">
        <w:rPr>
          <w:b/>
          <w:bCs/>
          <w:lang w:val="en-US"/>
        </w:rPr>
        <w:t>Reviewer #2:</w:t>
      </w:r>
      <w:r w:rsidRPr="004260DE">
        <w:rPr>
          <w:lang w:val="en-US"/>
        </w:rPr>
        <w:br/>
      </w:r>
      <w:r w:rsidRPr="004260DE">
        <w:rPr>
          <w:i/>
          <w:iCs/>
          <w:lang w:val="en-US"/>
        </w:rPr>
        <w:t>Manuscript Summary:</w:t>
      </w:r>
      <w:r w:rsidRPr="004260DE">
        <w:rPr>
          <w:lang w:val="en-US"/>
        </w:rPr>
        <w:br/>
        <w:t>The manuscript "Isolation of mouse myoblasts for differentiation and imaging of mature myofibers" describes a new protocol for isolation and differentiation of mouse myoblasts.</w:t>
      </w:r>
      <w:r w:rsidRPr="004260DE">
        <w:rPr>
          <w:lang w:val="en-US"/>
        </w:rPr>
        <w:br/>
        <w:t xml:space="preserve">The protocol is described in full details and list of reagents is complete. The protocol represents a variant of common procedures currently described in the literature to isolate mouse myoblasts. Rat </w:t>
      </w:r>
      <w:proofErr w:type="spellStart"/>
      <w:r w:rsidRPr="004260DE">
        <w:rPr>
          <w:lang w:val="en-US"/>
        </w:rPr>
        <w:t>agrin</w:t>
      </w:r>
      <w:proofErr w:type="spellEnd"/>
      <w:r w:rsidRPr="004260DE">
        <w:rPr>
          <w:lang w:val="en-US"/>
        </w:rPr>
        <w:t xml:space="preserve"> in the medium formulation is used to achieve optimal differentiation.</w:t>
      </w:r>
      <w:r w:rsidRPr="004260DE">
        <w:rPr>
          <w:lang w:val="en-US"/>
        </w:rPr>
        <w:br/>
        <w:t>The protocol is feasible and results are convincing, at least as expression and localization of triadic protein is concerned.</w:t>
      </w:r>
      <w:r w:rsidRPr="004260DE">
        <w:rPr>
          <w:lang w:val="en-US"/>
        </w:rPr>
        <w:br/>
      </w:r>
      <w:r w:rsidRPr="004260DE">
        <w:rPr>
          <w:lang w:val="en-US"/>
        </w:rPr>
        <w:br/>
      </w:r>
      <w:r w:rsidRPr="004260DE">
        <w:rPr>
          <w:i/>
          <w:iCs/>
          <w:lang w:val="en-US"/>
        </w:rPr>
        <w:t>Major Concerns</w:t>
      </w:r>
      <w:proofErr w:type="gramStart"/>
      <w:r w:rsidRPr="004260DE">
        <w:rPr>
          <w:i/>
          <w:iCs/>
          <w:lang w:val="en-US"/>
        </w:rPr>
        <w:t>:</w:t>
      </w:r>
      <w:proofErr w:type="gramEnd"/>
      <w:r w:rsidRPr="004260DE">
        <w:rPr>
          <w:lang w:val="en-US"/>
        </w:rPr>
        <w:br/>
        <w:t>N/A</w:t>
      </w:r>
      <w:r w:rsidRPr="004260DE">
        <w:rPr>
          <w:lang w:val="en-US"/>
        </w:rPr>
        <w:br/>
      </w:r>
      <w:r w:rsidRPr="004260DE">
        <w:rPr>
          <w:lang w:val="en-US"/>
        </w:rPr>
        <w:br/>
      </w:r>
      <w:r w:rsidRPr="004260DE">
        <w:rPr>
          <w:i/>
          <w:iCs/>
          <w:lang w:val="en-US"/>
        </w:rPr>
        <w:t>Minor Concerns:</w:t>
      </w:r>
      <w:r w:rsidRPr="004260DE">
        <w:rPr>
          <w:lang w:val="en-US"/>
        </w:rPr>
        <w:br/>
        <w:t xml:space="preserve">- add a short comment on the </w:t>
      </w:r>
      <w:r w:rsidRPr="00283EEC">
        <w:rPr>
          <w:lang w:val="en-US"/>
        </w:rPr>
        <w:t xml:space="preserve">main innovation introduced by this protocol compared to traditional approaches should </w:t>
      </w:r>
      <w:proofErr w:type="spellStart"/>
      <w:r w:rsidRPr="00283EEC">
        <w:rPr>
          <w:lang w:val="en-US"/>
        </w:rPr>
        <w:t>improved</w:t>
      </w:r>
      <w:proofErr w:type="spellEnd"/>
      <w:r w:rsidRPr="00283EEC">
        <w:rPr>
          <w:lang w:val="en-US"/>
        </w:rPr>
        <w:t xml:space="preserve"> the discussion section</w:t>
      </w:r>
      <w:r w:rsidR="00AC4E25">
        <w:rPr>
          <w:lang w:val="en-US"/>
        </w:rPr>
        <w:t xml:space="preserve">. </w:t>
      </w:r>
      <w:proofErr w:type="gramStart"/>
      <w:ins w:id="62" w:author="Mafalda Ramos de Melo Pimentel" w:date="2016-07-27T17:30:00Z">
        <w:r w:rsidR="00283EEC">
          <w:rPr>
            <w:lang w:val="en-US"/>
          </w:rPr>
          <w:t>done</w:t>
        </w:r>
      </w:ins>
      <w:proofErr w:type="gramEnd"/>
      <w:r w:rsidRPr="00283EEC">
        <w:rPr>
          <w:lang w:val="en-US"/>
        </w:rPr>
        <w:br/>
        <w:t>- please include a comment about the known effect of different</w:t>
      </w:r>
      <w:r w:rsidRPr="00624134">
        <w:rPr>
          <w:lang w:val="en-US"/>
        </w:rPr>
        <w:t xml:space="preserve"> batches of serum on the extent of muscle cell differentiation ? Do they affect also this protocol and could</w:t>
      </w:r>
      <w:r w:rsidRPr="004260DE">
        <w:rPr>
          <w:lang w:val="en-US"/>
        </w:rPr>
        <w:t xml:space="preserve"> chemically-defined medium be used in alternative?</w:t>
      </w:r>
      <w:ins w:id="63" w:author="Mafalda Ramos de Melo Pimentel" w:date="2016-07-22T14:30:00Z">
        <w:r w:rsidR="0017032C">
          <w:rPr>
            <w:lang w:val="en-US"/>
          </w:rPr>
          <w:t xml:space="preserve"> </w:t>
        </w:r>
        <w:proofErr w:type="gramStart"/>
        <w:r w:rsidR="0017032C">
          <w:rPr>
            <w:lang w:val="en-US"/>
          </w:rPr>
          <w:t>Briefly mentioned in step 3.8)</w:t>
        </w:r>
      </w:ins>
      <w:ins w:id="64" w:author="Mafalda Ramos de Melo Pimentel" w:date="2016-07-27T16:47:00Z">
        <w:r w:rsidR="00CF7414">
          <w:rPr>
            <w:lang w:val="en-US"/>
          </w:rPr>
          <w:t xml:space="preserve"> and in the discussion</w:t>
        </w:r>
      </w:ins>
      <w:ins w:id="65" w:author="Mafalda Ramos de Melo Pimentel" w:date="2016-07-22T14:30:00Z">
        <w:r w:rsidR="0017032C">
          <w:rPr>
            <w:lang w:val="en-US"/>
          </w:rPr>
          <w:t>.</w:t>
        </w:r>
        <w:proofErr w:type="gramEnd"/>
        <w:r w:rsidR="0017032C">
          <w:rPr>
            <w:lang w:val="en-US"/>
          </w:rPr>
          <w:t xml:space="preserve"> We do test</w:t>
        </w:r>
      </w:ins>
      <w:ins w:id="66" w:author="Mafalda Ramos de Melo Pimentel" w:date="2016-07-22T14:34:00Z">
        <w:r w:rsidR="0017032C">
          <w:rPr>
            <w:lang w:val="en-US"/>
          </w:rPr>
          <w:t xml:space="preserve"> the</w:t>
        </w:r>
      </w:ins>
      <w:ins w:id="67" w:author="Mafalda Ramos de Melo Pimentel" w:date="2016-07-22T14:30:00Z">
        <w:r w:rsidR="0017032C">
          <w:rPr>
            <w:lang w:val="en-US"/>
          </w:rPr>
          <w:t xml:space="preserve"> </w:t>
        </w:r>
      </w:ins>
      <w:ins w:id="68" w:author="Mafalda Ramos de Melo Pimentel" w:date="2016-07-22T14:34:00Z">
        <w:r w:rsidR="0017032C">
          <w:rPr>
            <w:lang w:val="en-US"/>
          </w:rPr>
          <w:t xml:space="preserve">impact </w:t>
        </w:r>
        <w:r w:rsidR="00167EBF">
          <w:rPr>
            <w:lang w:val="en-US"/>
          </w:rPr>
          <w:t xml:space="preserve">of </w:t>
        </w:r>
      </w:ins>
      <w:ins w:id="69" w:author="Mafalda Ramos de Melo Pimentel" w:date="2016-07-22T14:30:00Z">
        <w:r w:rsidR="00167EBF">
          <w:rPr>
            <w:lang w:val="en-US"/>
          </w:rPr>
          <w:t>new batches of</w:t>
        </w:r>
      </w:ins>
      <w:ins w:id="70" w:author="Mafalda Ramos de Melo Pimentel" w:date="2016-07-22T14:33:00Z">
        <w:r w:rsidR="00167EBF">
          <w:rPr>
            <w:lang w:val="en-US"/>
          </w:rPr>
          <w:t xml:space="preserve"> Fetal Bovine</w:t>
        </w:r>
      </w:ins>
      <w:ins w:id="71" w:author="Mafalda Ramos de Melo Pimentel" w:date="2016-07-22T14:30:00Z">
        <w:r w:rsidR="00167EBF">
          <w:rPr>
            <w:lang w:val="en-US"/>
          </w:rPr>
          <w:t xml:space="preserve"> Serum </w:t>
        </w:r>
      </w:ins>
      <w:ins w:id="72" w:author="Mafalda Ramos de Melo Pimentel" w:date="2016-07-22T14:33:00Z">
        <w:r w:rsidR="00167EBF">
          <w:rPr>
            <w:lang w:val="en-US"/>
          </w:rPr>
          <w:t>and Chicken Embryo Extract</w:t>
        </w:r>
      </w:ins>
      <w:r w:rsidR="00167EBF">
        <w:rPr>
          <w:lang w:val="en-US"/>
        </w:rPr>
        <w:t xml:space="preserve"> </w:t>
      </w:r>
      <w:ins w:id="73" w:author="Mafalda Ramos de Melo Pimentel" w:date="2016-07-22T14:34:00Z">
        <w:r w:rsidR="0017032C">
          <w:rPr>
            <w:lang w:val="en-US"/>
          </w:rPr>
          <w:t xml:space="preserve">in cell </w:t>
        </w:r>
      </w:ins>
      <w:ins w:id="74" w:author="Mafalda Ramos de Melo Pimentel" w:date="2016-07-22T16:34:00Z">
        <w:r w:rsidR="00167EBF">
          <w:rPr>
            <w:lang w:val="en-US"/>
          </w:rPr>
          <w:t xml:space="preserve">growth and </w:t>
        </w:r>
      </w:ins>
      <w:ins w:id="75" w:author="Mafalda Ramos de Melo Pimentel" w:date="2016-07-22T14:34:00Z">
        <w:r w:rsidR="0017032C">
          <w:rPr>
            <w:lang w:val="en-US"/>
          </w:rPr>
          <w:t xml:space="preserve">differentiation. Some </w:t>
        </w:r>
      </w:ins>
      <w:ins w:id="76" w:author="Mafalda Ramos de Melo Pimentel" w:date="2016-07-22T14:36:00Z">
        <w:r w:rsidR="0017032C">
          <w:rPr>
            <w:lang w:val="en-US"/>
          </w:rPr>
          <w:t>products</w:t>
        </w:r>
      </w:ins>
      <w:ins w:id="77" w:author="Mafalda Ramos de Melo Pimentel" w:date="2016-07-22T16:35:00Z">
        <w:r w:rsidR="00790D5C">
          <w:rPr>
            <w:lang w:val="en-US"/>
          </w:rPr>
          <w:t xml:space="preserve"> from specific sources or batches</w:t>
        </w:r>
      </w:ins>
      <w:ins w:id="78" w:author="Mafalda Ramos de Melo Pimentel" w:date="2016-07-22T14:34:00Z">
        <w:r w:rsidR="0017032C">
          <w:rPr>
            <w:lang w:val="en-US"/>
          </w:rPr>
          <w:t xml:space="preserve"> have impaired </w:t>
        </w:r>
      </w:ins>
      <w:ins w:id="79" w:author="Mafalda Ramos de Melo Pimentel" w:date="2016-07-26T10:59:00Z">
        <w:r w:rsidR="007F02BC">
          <w:rPr>
            <w:lang w:val="en-US"/>
          </w:rPr>
          <w:t>the efficiency of this protocol</w:t>
        </w:r>
      </w:ins>
      <w:ins w:id="80" w:author="Mafalda Ramos de Melo Pimentel" w:date="2016-07-22T14:34:00Z">
        <w:r w:rsidR="0017032C">
          <w:rPr>
            <w:lang w:val="en-US"/>
          </w:rPr>
          <w:t>.</w:t>
        </w:r>
      </w:ins>
      <w:ins w:id="81" w:author="Mafalda Ramos de Melo Pimentel" w:date="2016-07-22T14:35:00Z">
        <w:r w:rsidR="0017032C">
          <w:rPr>
            <w:lang w:val="en-US"/>
          </w:rPr>
          <w:t xml:space="preserve"> We have never tested chemically-defined media.</w:t>
        </w:r>
      </w:ins>
      <w:r w:rsidRPr="004260DE">
        <w:rPr>
          <w:lang w:val="en-US"/>
        </w:rPr>
        <w:br/>
      </w:r>
      <w:r w:rsidRPr="004260DE">
        <w:rPr>
          <w:lang w:val="en-US"/>
        </w:rPr>
        <w:br/>
      </w:r>
      <w:r w:rsidRPr="004260DE">
        <w:rPr>
          <w:i/>
          <w:iCs/>
          <w:lang w:val="en-US"/>
        </w:rPr>
        <w:t>Additional Comments to Authors</w:t>
      </w:r>
      <w:proofErr w:type="gramStart"/>
      <w:r w:rsidRPr="004260DE">
        <w:rPr>
          <w:i/>
          <w:iCs/>
          <w:lang w:val="en-US"/>
        </w:rPr>
        <w:t>:</w:t>
      </w:r>
      <w:proofErr w:type="gramEnd"/>
      <w:r w:rsidRPr="004260DE">
        <w:rPr>
          <w:lang w:val="en-US"/>
        </w:rPr>
        <w:br/>
        <w:t>N/A</w:t>
      </w:r>
      <w:r w:rsidRPr="004260DE">
        <w:rPr>
          <w:lang w:val="en-US"/>
        </w:rPr>
        <w:br/>
      </w:r>
      <w:r w:rsidRPr="004260DE">
        <w:rPr>
          <w:lang w:val="en-US"/>
        </w:rPr>
        <w:br/>
      </w:r>
      <w:r w:rsidRPr="004260DE">
        <w:rPr>
          <w:lang w:val="en-US"/>
        </w:rPr>
        <w:br/>
      </w:r>
      <w:r w:rsidRPr="004260DE">
        <w:rPr>
          <w:b/>
          <w:bCs/>
          <w:lang w:val="en-US"/>
        </w:rPr>
        <w:t>Reviewer #3:</w:t>
      </w:r>
      <w:r w:rsidRPr="004260DE">
        <w:rPr>
          <w:lang w:val="en-US"/>
        </w:rPr>
        <w:br/>
      </w:r>
      <w:r w:rsidRPr="004260DE">
        <w:rPr>
          <w:i/>
          <w:iCs/>
          <w:lang w:val="en-US"/>
        </w:rPr>
        <w:t>Manuscript Summary:</w:t>
      </w:r>
      <w:r w:rsidRPr="004260DE">
        <w:rPr>
          <w:lang w:val="en-US"/>
        </w:rPr>
        <w:br/>
        <w:t xml:space="preserve">This paper nicely explains a novel approach to grow myotubes in culture that retain structural characteristics that are essential for normal function and which are normally lost in primary myotube cultures. The text is well written, the issues are nearly laid out and I am confident that this will be </w:t>
      </w:r>
      <w:proofErr w:type="gramStart"/>
      <w:r w:rsidRPr="004260DE">
        <w:rPr>
          <w:lang w:val="en-US"/>
        </w:rPr>
        <w:t>represent</w:t>
      </w:r>
      <w:proofErr w:type="gramEnd"/>
      <w:r w:rsidRPr="004260DE">
        <w:rPr>
          <w:lang w:val="en-US"/>
        </w:rPr>
        <w:t xml:space="preserve"> a valuable resource.</w:t>
      </w:r>
      <w:r w:rsidRPr="004260DE">
        <w:rPr>
          <w:lang w:val="en-US"/>
        </w:rPr>
        <w:br/>
      </w:r>
      <w:r w:rsidRPr="004260DE">
        <w:rPr>
          <w:lang w:val="en-US"/>
        </w:rPr>
        <w:br/>
      </w:r>
      <w:r w:rsidRPr="004260DE">
        <w:rPr>
          <w:i/>
          <w:iCs/>
          <w:lang w:val="en-US"/>
        </w:rPr>
        <w:t>Major Concerns</w:t>
      </w:r>
      <w:proofErr w:type="gramStart"/>
      <w:r w:rsidRPr="004260DE">
        <w:rPr>
          <w:i/>
          <w:iCs/>
          <w:lang w:val="en-US"/>
        </w:rPr>
        <w:t>:</w:t>
      </w:r>
      <w:proofErr w:type="gramEnd"/>
      <w:r w:rsidRPr="004260DE">
        <w:rPr>
          <w:lang w:val="en-US"/>
        </w:rPr>
        <w:br/>
        <w:t>N/A</w:t>
      </w:r>
      <w:r w:rsidRPr="004260DE">
        <w:rPr>
          <w:lang w:val="en-US"/>
        </w:rPr>
        <w:br/>
      </w:r>
      <w:r w:rsidRPr="004260DE">
        <w:rPr>
          <w:lang w:val="en-US"/>
        </w:rPr>
        <w:br/>
      </w:r>
      <w:r w:rsidRPr="004260DE">
        <w:rPr>
          <w:i/>
          <w:iCs/>
          <w:lang w:val="en-US"/>
        </w:rPr>
        <w:t>Minor Concerns:</w:t>
      </w:r>
      <w:r w:rsidRPr="004260DE">
        <w:rPr>
          <w:lang w:val="en-US"/>
        </w:rPr>
        <w:br/>
        <w:t>N/A</w:t>
      </w:r>
      <w:r w:rsidRPr="004260DE">
        <w:rPr>
          <w:lang w:val="en-US"/>
        </w:rPr>
        <w:br/>
      </w:r>
      <w:r w:rsidRPr="004260DE">
        <w:rPr>
          <w:lang w:val="en-US"/>
        </w:rPr>
        <w:br/>
      </w:r>
      <w:r w:rsidRPr="004260DE">
        <w:rPr>
          <w:i/>
          <w:iCs/>
          <w:lang w:val="en-US"/>
        </w:rPr>
        <w:t>Additional Comments to Authors:</w:t>
      </w:r>
      <w:r w:rsidRPr="004260DE">
        <w:rPr>
          <w:lang w:val="en-US"/>
        </w:rPr>
        <w:br/>
      </w:r>
      <w:r w:rsidRPr="004260DE">
        <w:rPr>
          <w:lang w:val="en-US"/>
        </w:rPr>
        <w:lastRenderedPageBreak/>
        <w:t xml:space="preserve">Personally, I'd like to see a higher power image to show the </w:t>
      </w:r>
      <w:r w:rsidRPr="00624134">
        <w:rPr>
          <w:lang w:val="en-US"/>
        </w:rPr>
        <w:t xml:space="preserve">striations in the myotubes clearly in Fig 1. - </w:t>
      </w:r>
      <w:proofErr w:type="gramStart"/>
      <w:r w:rsidRPr="00624134">
        <w:rPr>
          <w:lang w:val="en-US"/>
        </w:rPr>
        <w:t>the</w:t>
      </w:r>
      <w:proofErr w:type="gramEnd"/>
      <w:r w:rsidRPr="00624134">
        <w:rPr>
          <w:lang w:val="en-US"/>
        </w:rPr>
        <w:t xml:space="preserve"> striations are visible but only just on my screen. Perhaps an inset</w:t>
      </w:r>
      <w:r w:rsidRPr="004260DE">
        <w:rPr>
          <w:lang w:val="en-US"/>
        </w:rPr>
        <w:t xml:space="preserve"> would be </w:t>
      </w:r>
      <w:proofErr w:type="spellStart"/>
      <w:proofErr w:type="gramStart"/>
      <w:r w:rsidRPr="004260DE">
        <w:rPr>
          <w:lang w:val="en-US"/>
        </w:rPr>
        <w:t>useful.?</w:t>
      </w:r>
      <w:ins w:id="82" w:author="Mafalda Ramos de Melo Pimentel" w:date="2016-07-22T16:33:00Z">
        <w:r w:rsidR="00167EBF">
          <w:rPr>
            <w:lang w:val="en-US"/>
          </w:rPr>
          <w:t>done</w:t>
        </w:r>
      </w:ins>
      <w:proofErr w:type="spellEnd"/>
      <w:proofErr w:type="gramEnd"/>
      <w:r w:rsidRPr="004260DE">
        <w:rPr>
          <w:lang w:val="en-US"/>
        </w:rPr>
        <w:br/>
        <w:t xml:space="preserve">I'd also like to see evidence of function - perhaps this will be shown in a video, but a figure that </w:t>
      </w:r>
      <w:r w:rsidRPr="00624134">
        <w:rPr>
          <w:lang w:val="en-US"/>
        </w:rPr>
        <w:t>illustrates shortening or a calcium transient in response to</w:t>
      </w:r>
      <w:r w:rsidRPr="004260DE">
        <w:rPr>
          <w:lang w:val="en-US"/>
        </w:rPr>
        <w:t xml:space="preserve"> electrical or pharmacological stimulation would add very much to demonstrate the functional differentiation of the </w:t>
      </w:r>
      <w:proofErr w:type="spellStart"/>
      <w:r w:rsidRPr="004260DE">
        <w:rPr>
          <w:lang w:val="en-US"/>
        </w:rPr>
        <w:t>preparation.</w:t>
      </w:r>
      <w:ins w:id="83" w:author="Mafalda Ramos de Melo Pimentel" w:date="2016-07-26T10:59:00Z">
        <w:r w:rsidR="007F02BC">
          <w:rPr>
            <w:lang w:val="en-US"/>
          </w:rPr>
          <w:t>done</w:t>
        </w:r>
        <w:proofErr w:type="spellEnd"/>
        <w:r w:rsidR="007F02BC">
          <w:rPr>
            <w:lang w:val="en-US"/>
          </w:rPr>
          <w:t>, figure3</w:t>
        </w:r>
      </w:ins>
    </w:p>
    <w:p w:rsidR="004260DE" w:rsidRPr="004260DE" w:rsidRDefault="004260DE" w:rsidP="004260DE">
      <w:pPr>
        <w:rPr>
          <w:rFonts w:eastAsia="Times New Roman"/>
          <w:lang w:val="en-US"/>
        </w:rPr>
      </w:pPr>
      <w:r w:rsidRPr="004260DE">
        <w:rPr>
          <w:rFonts w:eastAsia="Times New Roman"/>
          <w:lang w:val="en-US"/>
        </w:rPr>
        <w:t> </w:t>
      </w:r>
      <w:r w:rsidRPr="004260DE">
        <w:rPr>
          <w:rFonts w:eastAsia="Times New Roman"/>
          <w:lang w:val="en-US"/>
        </w:rPr>
        <w:br/>
        <w:t> </w:t>
      </w:r>
    </w:p>
    <w:p w:rsidR="004260DE" w:rsidRPr="004260DE" w:rsidRDefault="004260DE" w:rsidP="004260DE">
      <w:pPr>
        <w:pStyle w:val="NormalWeb"/>
        <w:rPr>
          <w:lang w:val="en-US"/>
        </w:rPr>
      </w:pPr>
      <w:r w:rsidRPr="004260DE">
        <w:rPr>
          <w:lang w:val="en-US"/>
        </w:rPr>
        <w:t> </w:t>
      </w:r>
    </w:p>
    <w:p w:rsidR="00A85537" w:rsidRPr="004260DE" w:rsidRDefault="00BE16DD">
      <w:pPr>
        <w:rPr>
          <w:lang w:val="en-US"/>
        </w:rPr>
      </w:pPr>
    </w:p>
    <w:sectPr w:rsidR="00A85537" w:rsidRPr="004260D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0DE"/>
    <w:rsid w:val="000A1147"/>
    <w:rsid w:val="00167EBF"/>
    <w:rsid w:val="0017032C"/>
    <w:rsid w:val="001A7C7F"/>
    <w:rsid w:val="001D5115"/>
    <w:rsid w:val="00283EEC"/>
    <w:rsid w:val="00393E7E"/>
    <w:rsid w:val="003F3606"/>
    <w:rsid w:val="003F3EBD"/>
    <w:rsid w:val="004260DE"/>
    <w:rsid w:val="0043353B"/>
    <w:rsid w:val="00550391"/>
    <w:rsid w:val="005A639D"/>
    <w:rsid w:val="00624134"/>
    <w:rsid w:val="00790D5C"/>
    <w:rsid w:val="007F02BC"/>
    <w:rsid w:val="00812680"/>
    <w:rsid w:val="00831318"/>
    <w:rsid w:val="008723E0"/>
    <w:rsid w:val="008A2729"/>
    <w:rsid w:val="009D3062"/>
    <w:rsid w:val="00A46227"/>
    <w:rsid w:val="00AC4E25"/>
    <w:rsid w:val="00BE16DD"/>
    <w:rsid w:val="00C52824"/>
    <w:rsid w:val="00CF7414"/>
    <w:rsid w:val="00DB42B7"/>
    <w:rsid w:val="00EC4A78"/>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60DE"/>
    <w:pPr>
      <w:spacing w:after="0" w:line="240" w:lineRule="auto"/>
    </w:pPr>
    <w:rPr>
      <w:rFonts w:ascii="Times New Roman" w:hAnsi="Times New Roman" w:cs="Times New Roman"/>
      <w:sz w:val="24"/>
      <w:szCs w:val="24"/>
      <w:lang w:eastAsia="pt-P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260DE"/>
    <w:pPr>
      <w:spacing w:before="100" w:beforeAutospacing="1" w:after="100" w:afterAutospacing="1"/>
    </w:pPr>
  </w:style>
  <w:style w:type="character" w:styleId="Strong">
    <w:name w:val="Strong"/>
    <w:basedOn w:val="DefaultParagraphFont"/>
    <w:uiPriority w:val="22"/>
    <w:qFormat/>
    <w:rsid w:val="004260DE"/>
    <w:rPr>
      <w:b/>
      <w:bCs/>
    </w:rPr>
  </w:style>
  <w:style w:type="paragraph" w:styleId="BalloonText">
    <w:name w:val="Balloon Text"/>
    <w:basedOn w:val="Normal"/>
    <w:link w:val="BalloonTextChar"/>
    <w:uiPriority w:val="99"/>
    <w:semiHidden/>
    <w:unhideWhenUsed/>
    <w:rsid w:val="00C52824"/>
    <w:rPr>
      <w:rFonts w:ascii="Tahoma" w:hAnsi="Tahoma" w:cs="Tahoma"/>
      <w:sz w:val="16"/>
      <w:szCs w:val="16"/>
    </w:rPr>
  </w:style>
  <w:style w:type="character" w:customStyle="1" w:styleId="BalloonTextChar">
    <w:name w:val="Balloon Text Char"/>
    <w:basedOn w:val="DefaultParagraphFont"/>
    <w:link w:val="BalloonText"/>
    <w:uiPriority w:val="99"/>
    <w:semiHidden/>
    <w:rsid w:val="00C52824"/>
    <w:rPr>
      <w:rFonts w:ascii="Tahoma" w:hAnsi="Tahoma" w:cs="Tahoma"/>
      <w:sz w:val="16"/>
      <w:szCs w:val="16"/>
      <w:lang w:eastAsia="pt-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60DE"/>
    <w:pPr>
      <w:spacing w:after="0" w:line="240" w:lineRule="auto"/>
    </w:pPr>
    <w:rPr>
      <w:rFonts w:ascii="Times New Roman" w:hAnsi="Times New Roman" w:cs="Times New Roman"/>
      <w:sz w:val="24"/>
      <w:szCs w:val="24"/>
      <w:lang w:eastAsia="pt-P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260DE"/>
    <w:pPr>
      <w:spacing w:before="100" w:beforeAutospacing="1" w:after="100" w:afterAutospacing="1"/>
    </w:pPr>
  </w:style>
  <w:style w:type="character" w:styleId="Strong">
    <w:name w:val="Strong"/>
    <w:basedOn w:val="DefaultParagraphFont"/>
    <w:uiPriority w:val="22"/>
    <w:qFormat/>
    <w:rsid w:val="004260DE"/>
    <w:rPr>
      <w:b/>
      <w:bCs/>
    </w:rPr>
  </w:style>
  <w:style w:type="paragraph" w:styleId="BalloonText">
    <w:name w:val="Balloon Text"/>
    <w:basedOn w:val="Normal"/>
    <w:link w:val="BalloonTextChar"/>
    <w:uiPriority w:val="99"/>
    <w:semiHidden/>
    <w:unhideWhenUsed/>
    <w:rsid w:val="00C52824"/>
    <w:rPr>
      <w:rFonts w:ascii="Tahoma" w:hAnsi="Tahoma" w:cs="Tahoma"/>
      <w:sz w:val="16"/>
      <w:szCs w:val="16"/>
    </w:rPr>
  </w:style>
  <w:style w:type="character" w:customStyle="1" w:styleId="BalloonTextChar">
    <w:name w:val="Balloon Text Char"/>
    <w:basedOn w:val="DefaultParagraphFont"/>
    <w:link w:val="BalloonText"/>
    <w:uiPriority w:val="99"/>
    <w:semiHidden/>
    <w:rsid w:val="00C52824"/>
    <w:rPr>
      <w:rFonts w:ascii="Tahoma" w:hAnsi="Tahoma" w:cs="Tahoma"/>
      <w:sz w:val="16"/>
      <w:szCs w:val="16"/>
      <w:lang w:eastAsia="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062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2427E0-D553-4DC7-A35B-E1EF33A2A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4</Pages>
  <Words>1129</Words>
  <Characters>6099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IMM</Company>
  <LinksUpToDate>false</LinksUpToDate>
  <CharactersWithSpaces>7214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Mafalda Ramos de Melo Pimentel</dc:creator>
  <cp:lastModifiedBy>Mafalda Ramos de Melo Pimentel</cp:lastModifiedBy>
  <cp:revision>20</cp:revision>
  <dcterms:created xsi:type="dcterms:W3CDTF">2016-07-22T11:45:00Z</dcterms:created>
  <dcterms:modified xsi:type="dcterms:W3CDTF">2016-08-03T10:44:00Z</dcterms:modified>
</cp:coreProperties>
</file>